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47" w:rsidRDefault="004B4347" w:rsidP="0010654B">
      <w:pPr>
        <w:pStyle w:val="Style3"/>
        <w:widowControl/>
        <w:spacing w:line="100" w:lineRule="atLeast"/>
        <w:jc w:val="right"/>
        <w:rPr>
          <w:rStyle w:val="FontStyle17"/>
          <w:b/>
          <w:bCs/>
        </w:rPr>
      </w:pPr>
      <w:r>
        <w:rPr>
          <w:rStyle w:val="FontStyle17"/>
          <w:b/>
          <w:bCs/>
        </w:rPr>
        <w:t xml:space="preserve">                                 Приложение №3</w:t>
      </w:r>
    </w:p>
    <w:p w:rsidR="004B4347" w:rsidRPr="00B7230E" w:rsidRDefault="004B4347" w:rsidP="00B7230E">
      <w:pPr>
        <w:pStyle w:val="Style3"/>
        <w:widowControl/>
        <w:spacing w:line="100" w:lineRule="atLeast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FontStyle17"/>
          <w:b/>
          <w:bCs/>
        </w:rPr>
        <w:t xml:space="preserve"> </w:t>
      </w:r>
    </w:p>
    <w:p w:rsidR="004B4347" w:rsidRDefault="004B4347" w:rsidP="0010654B">
      <w:pPr>
        <w:pStyle w:val="Style3"/>
        <w:widowControl/>
        <w:spacing w:line="100" w:lineRule="atLeast"/>
        <w:jc w:val="center"/>
        <w:rPr>
          <w:rFonts w:cs="Times New Roman"/>
        </w:rPr>
      </w:pPr>
    </w:p>
    <w:p w:rsidR="004B4347" w:rsidRDefault="004B4347" w:rsidP="0010654B">
      <w:pPr>
        <w:pStyle w:val="Style3"/>
        <w:widowControl/>
        <w:spacing w:line="100" w:lineRule="atLeast"/>
        <w:jc w:val="center"/>
        <w:rPr>
          <w:rStyle w:val="FontStyle17"/>
          <w:b/>
          <w:bCs/>
        </w:rPr>
      </w:pPr>
      <w:r>
        <w:rPr>
          <w:rStyle w:val="FontStyle17"/>
          <w:b/>
          <w:bCs/>
        </w:rPr>
        <w:t xml:space="preserve"> ПОРЯДОК </w:t>
      </w:r>
    </w:p>
    <w:p w:rsidR="004B4347" w:rsidRDefault="004B4347" w:rsidP="00B7230E">
      <w:pPr>
        <w:pStyle w:val="Style3"/>
        <w:widowControl/>
        <w:spacing w:line="100" w:lineRule="atLeast"/>
        <w:jc w:val="center"/>
        <w:rPr>
          <w:rStyle w:val="FontStyle17"/>
          <w:b/>
          <w:bCs/>
        </w:rPr>
      </w:pPr>
      <w:r>
        <w:rPr>
          <w:rStyle w:val="FontStyle17"/>
          <w:b/>
          <w:bCs/>
        </w:rPr>
        <w:t>ПРЕМИРОВАНИЯ РАБОТНИКОВ</w:t>
      </w:r>
    </w:p>
    <w:p w:rsidR="004B4347" w:rsidRDefault="004B4347" w:rsidP="0010654B">
      <w:pPr>
        <w:pStyle w:val="Style3"/>
        <w:widowControl/>
        <w:spacing w:line="100" w:lineRule="atLeast"/>
        <w:jc w:val="center"/>
        <w:rPr>
          <w:rStyle w:val="FontStyle17"/>
          <w:b/>
          <w:bCs/>
        </w:rPr>
      </w:pPr>
      <w:r>
        <w:rPr>
          <w:rStyle w:val="FontStyle17"/>
          <w:b/>
          <w:bCs/>
        </w:rPr>
        <w:t>муниципального бюджетного общеобразовательного учреждения г.</w:t>
      </w:r>
      <w:r w:rsidR="004905A8">
        <w:rPr>
          <w:rStyle w:val="FontStyle17"/>
          <w:b/>
          <w:bCs/>
        </w:rPr>
        <w:t xml:space="preserve"> </w:t>
      </w:r>
      <w:r>
        <w:rPr>
          <w:rStyle w:val="FontStyle17"/>
          <w:b/>
          <w:bCs/>
        </w:rPr>
        <w:t xml:space="preserve">Шахты Ростовской области «Гимназия имени А.С. Пушкина» </w:t>
      </w:r>
    </w:p>
    <w:p w:rsidR="004B4347" w:rsidRDefault="004B4347" w:rsidP="0010654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4B4347" w:rsidRPr="004142B7" w:rsidRDefault="004B4347" w:rsidP="0010654B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4B4347" w:rsidRPr="004142B7" w:rsidRDefault="004B4347" w:rsidP="004142B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347" w:rsidRDefault="004B4347" w:rsidP="00414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5C5">
        <w:rPr>
          <w:rFonts w:ascii="Times New Roman" w:hAnsi="Times New Roman" w:cs="Times New Roman"/>
          <w:sz w:val="28"/>
          <w:szCs w:val="28"/>
        </w:rPr>
        <w:t xml:space="preserve">1.1. Настоящий </w:t>
      </w:r>
      <w:r w:rsidR="005102DA" w:rsidRPr="00E205C5">
        <w:rPr>
          <w:rFonts w:ascii="Times New Roman" w:hAnsi="Times New Roman" w:cs="Times New Roman"/>
          <w:sz w:val="28"/>
          <w:szCs w:val="28"/>
        </w:rPr>
        <w:t>Порядок регулирует премирования</w:t>
      </w:r>
      <w:r w:rsidRPr="00E205C5">
        <w:rPr>
          <w:rFonts w:ascii="Times New Roman" w:hAnsi="Times New Roman" w:cs="Times New Roman"/>
          <w:sz w:val="28"/>
          <w:szCs w:val="28"/>
        </w:rPr>
        <w:t xml:space="preserve"> работников в муниципальном бюджетном общеобразовательном учреждении г.</w:t>
      </w:r>
      <w:r>
        <w:rPr>
          <w:rFonts w:ascii="Times New Roman" w:hAnsi="Times New Roman" w:cs="Times New Roman"/>
          <w:sz w:val="28"/>
          <w:szCs w:val="28"/>
        </w:rPr>
        <w:t xml:space="preserve"> Шахты Ростовской </w:t>
      </w:r>
      <w:r w:rsidR="004905A8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4905A8" w:rsidRPr="00E205C5">
        <w:rPr>
          <w:rFonts w:ascii="Times New Roman" w:hAnsi="Times New Roman" w:cs="Times New Roman"/>
          <w:sz w:val="28"/>
          <w:szCs w:val="28"/>
        </w:rPr>
        <w:t>«Гимназия</w:t>
      </w:r>
      <w:r w:rsidRPr="00E205C5">
        <w:rPr>
          <w:rFonts w:ascii="Times New Roman" w:hAnsi="Times New Roman" w:cs="Times New Roman"/>
          <w:sz w:val="28"/>
          <w:szCs w:val="28"/>
        </w:rPr>
        <w:t xml:space="preserve"> имени</w:t>
      </w:r>
      <w:r>
        <w:rPr>
          <w:rFonts w:ascii="Times New Roman" w:hAnsi="Times New Roman" w:cs="Times New Roman"/>
          <w:sz w:val="28"/>
          <w:szCs w:val="28"/>
        </w:rPr>
        <w:t xml:space="preserve"> А.С.</w:t>
      </w:r>
      <w:r w:rsidR="00490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Пушкина»</w:t>
      </w:r>
      <w:r w:rsidR="00C04C3E" w:rsidRPr="00C04C3E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(далее по тексту </w:t>
      </w:r>
      <w:r w:rsidR="00C04C3E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гимназия</w:t>
      </w:r>
      <w:r w:rsidR="00C04C3E" w:rsidRPr="00C04C3E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)</w:t>
      </w:r>
    </w:p>
    <w:p w:rsidR="005102DA" w:rsidRDefault="00C04C3E" w:rsidP="00C04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 </w:t>
      </w:r>
      <w:r w:rsidRPr="00C04C3E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Настоящий Порядок о</w:t>
      </w:r>
      <w:r w:rsidRPr="00C04C3E">
        <w:rPr>
          <w:rFonts w:ascii="Times New Roman" w:hAnsi="Times New Roman" w:cs="Times New Roman"/>
          <w:sz w:val="28"/>
          <w:szCs w:val="28"/>
        </w:rPr>
        <w:t xml:space="preserve"> </w:t>
      </w:r>
      <w:r w:rsidRPr="00C04C3E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премировани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и</w:t>
      </w:r>
      <w:r w:rsidRPr="00C04C3E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работников МБОУ г.</w:t>
      </w:r>
      <w:r w:rsidR="004905A8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04C3E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Шахты «Гимназия имени А.С. Пушкина»  (далее по тексту Порядок) разработан в соответствии с постановлением Администрации г. Шахты от 17.12.2021 №4044 «Об оплате труда работников муниципальных бюджетных учреждений города Шахты, подведомственных Департаменту образования города Шахты»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C04C3E">
        <w:rPr>
          <w:rFonts w:ascii="Times New Roman" w:hAnsi="Times New Roman" w:cs="Times New Roman"/>
          <w:sz w:val="28"/>
          <w:szCs w:val="28"/>
        </w:rPr>
        <w:t xml:space="preserve">в целях усиления материальной заинтересованности работников </w:t>
      </w:r>
      <w:r>
        <w:rPr>
          <w:rFonts w:ascii="Times New Roman" w:hAnsi="Times New Roman" w:cs="Times New Roman"/>
          <w:sz w:val="28"/>
          <w:szCs w:val="28"/>
        </w:rPr>
        <w:t>гимназии</w:t>
      </w:r>
      <w:r w:rsidRPr="00C04C3E">
        <w:rPr>
          <w:rFonts w:ascii="Times New Roman" w:hAnsi="Times New Roman" w:cs="Times New Roman"/>
          <w:sz w:val="28"/>
          <w:szCs w:val="28"/>
        </w:rPr>
        <w:t xml:space="preserve"> в повышении качества работы, развития творческой активности и инициативы при выполнении поставленных перед коллективом задач, успешного и добросовестного исполнения должностных обязанностей, повышения качества образовательной деятельности, ответственности за конечные результаты труда, укрепления и развития материально-технической базы, закрепления выс</w:t>
      </w:r>
      <w:r>
        <w:rPr>
          <w:rFonts w:ascii="Times New Roman" w:hAnsi="Times New Roman" w:cs="Times New Roman"/>
          <w:sz w:val="28"/>
          <w:szCs w:val="28"/>
        </w:rPr>
        <w:t>ококвалифицированных кадров.</w:t>
      </w:r>
      <w:r>
        <w:rPr>
          <w:rFonts w:ascii="Times New Roman" w:hAnsi="Times New Roman" w:cs="Times New Roman"/>
          <w:sz w:val="28"/>
          <w:szCs w:val="28"/>
        </w:rPr>
        <w:br/>
        <w:t>1.3</w:t>
      </w:r>
      <w:r w:rsidRPr="00C04C3E">
        <w:rPr>
          <w:rFonts w:ascii="Times New Roman" w:hAnsi="Times New Roman" w:cs="Times New Roman"/>
          <w:sz w:val="28"/>
          <w:szCs w:val="28"/>
        </w:rPr>
        <w:t>. Настоящее Положение о премировании и материальной помощи распространяется на всех</w:t>
      </w:r>
      <w:r>
        <w:rPr>
          <w:rFonts w:ascii="Times New Roman" w:hAnsi="Times New Roman" w:cs="Times New Roman"/>
          <w:sz w:val="28"/>
          <w:szCs w:val="28"/>
        </w:rPr>
        <w:t xml:space="preserve"> основных</w:t>
      </w:r>
      <w:r w:rsidRPr="00C04C3E">
        <w:rPr>
          <w:rFonts w:ascii="Times New Roman" w:hAnsi="Times New Roman" w:cs="Times New Roman"/>
          <w:sz w:val="28"/>
          <w:szCs w:val="28"/>
        </w:rPr>
        <w:t xml:space="preserve"> работников </w:t>
      </w:r>
      <w:r>
        <w:rPr>
          <w:rFonts w:ascii="Times New Roman" w:hAnsi="Times New Roman" w:cs="Times New Roman"/>
          <w:sz w:val="28"/>
          <w:szCs w:val="28"/>
        </w:rPr>
        <w:t>гимназии</w:t>
      </w:r>
      <w:r w:rsidR="005102DA">
        <w:rPr>
          <w:rFonts w:ascii="Times New Roman" w:hAnsi="Times New Roman" w:cs="Times New Roman"/>
          <w:sz w:val="28"/>
          <w:szCs w:val="28"/>
        </w:rPr>
        <w:t>.</w:t>
      </w:r>
      <w:r w:rsidRPr="00C04C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152" w:rsidRDefault="005102DA" w:rsidP="00C04C3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510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В данном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 </w:t>
      </w:r>
      <w:r w:rsidRPr="00510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Pr="005102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премированием</w:t>
      </w:r>
      <w:r w:rsidRPr="00510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понимать выплату работникам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гимназии</w:t>
      </w:r>
      <w:r w:rsidRPr="00510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денежных сумм сверх размера заработной платы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1152" w:rsidRPr="00121152">
        <w:rPr>
          <w:rFonts w:eastAsia="Times New Roman" w:cs="Times New Roman"/>
          <w:lang w:eastAsia="ru-RU"/>
        </w:rPr>
        <w:t xml:space="preserve"> </w:t>
      </w:r>
    </w:p>
    <w:p w:rsidR="00C5328E" w:rsidRDefault="00121152" w:rsidP="00C0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52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Премиальные выплаты не являю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гарантированными выплатами</w:t>
      </w:r>
      <w:r w:rsidR="00C53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предоставляемыми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гимназией</w:t>
      </w:r>
      <w:r w:rsidR="00C53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11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работникам.</w:t>
      </w:r>
    </w:p>
    <w:p w:rsidR="005102DA" w:rsidRPr="00C5328E" w:rsidRDefault="00121152" w:rsidP="00C04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Премирование работников по результатам их труда является правом, а не обязанностью администрации </w:t>
      </w:r>
      <w:r w:rsidR="00C5328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гимназии</w:t>
      </w:r>
      <w:r w:rsidRPr="00121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зависит от количества и качества труда работников, финансового состояния </w:t>
      </w:r>
      <w:r w:rsidR="00EC531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гимназии</w:t>
      </w:r>
      <w:r w:rsidRPr="00121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прочих факторов.</w:t>
      </w:r>
      <w:r w:rsidRPr="001211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04C3E" w:rsidRPr="00C04C3E" w:rsidRDefault="00C04C3E" w:rsidP="00C04C3E">
      <w:pPr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C5328E" w:rsidRPr="00C5328E" w:rsidRDefault="00C5328E" w:rsidP="00C532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328E">
        <w:rPr>
          <w:rFonts w:ascii="Times New Roman" w:hAnsi="Times New Roman" w:cs="Times New Roman"/>
          <w:b/>
          <w:bCs/>
          <w:sz w:val="28"/>
          <w:szCs w:val="28"/>
        </w:rPr>
        <w:t>2. Источник формирования премиального фонда</w:t>
      </w:r>
    </w:p>
    <w:p w:rsidR="00C5328E" w:rsidRPr="00C5328E" w:rsidRDefault="00C5328E" w:rsidP="00C5328E">
      <w:pPr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2.1. </w:t>
      </w:r>
      <w:ins w:id="0" w:author="Unknown">
        <w:r w:rsidRPr="00C5328E">
          <w:rPr>
            <w:rFonts w:ascii="Times New Roman" w:hAnsi="Times New Roman" w:cs="Times New Roman"/>
            <w:sz w:val="28"/>
            <w:szCs w:val="28"/>
          </w:rPr>
          <w:t>Премии могут выплачиваться:</w:t>
        </w:r>
      </w:ins>
    </w:p>
    <w:p w:rsidR="00C5328E" w:rsidRPr="00C5328E" w:rsidRDefault="00C5328E" w:rsidP="00C5328E">
      <w:pPr>
        <w:numPr>
          <w:ilvl w:val="0"/>
          <w:numId w:val="4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за счет бюджетных средств из экономии</w:t>
      </w:r>
      <w:r w:rsidR="00F92268" w:rsidRPr="00F92268">
        <w:rPr>
          <w:rFonts w:ascii="Times New Roman" w:hAnsi="Times New Roman" w:cs="Times New Roman"/>
          <w:sz w:val="28"/>
          <w:szCs w:val="28"/>
        </w:rPr>
        <w:t xml:space="preserve"> </w:t>
      </w:r>
      <w:r w:rsidR="00F92268" w:rsidRPr="00C5328E">
        <w:rPr>
          <w:rFonts w:ascii="Times New Roman" w:hAnsi="Times New Roman" w:cs="Times New Roman"/>
          <w:sz w:val="28"/>
          <w:szCs w:val="28"/>
        </w:rPr>
        <w:t>в пределах</w:t>
      </w:r>
      <w:r w:rsidRPr="00C5328E">
        <w:rPr>
          <w:rFonts w:ascii="Times New Roman" w:hAnsi="Times New Roman" w:cs="Times New Roman"/>
          <w:sz w:val="28"/>
          <w:szCs w:val="28"/>
        </w:rPr>
        <w:t xml:space="preserve"> фонда оплаты труда</w:t>
      </w:r>
      <w:r w:rsidR="00F92268">
        <w:rPr>
          <w:rFonts w:ascii="Times New Roman" w:hAnsi="Times New Roman" w:cs="Times New Roman"/>
          <w:sz w:val="28"/>
          <w:szCs w:val="28"/>
        </w:rPr>
        <w:t xml:space="preserve"> и утвержденных бюджетных ассигнований на текущий финансовый год</w:t>
      </w:r>
      <w:r w:rsidRPr="00C5328E">
        <w:rPr>
          <w:rFonts w:ascii="Times New Roman" w:hAnsi="Times New Roman" w:cs="Times New Roman"/>
          <w:sz w:val="28"/>
          <w:szCs w:val="28"/>
        </w:rPr>
        <w:t>;</w:t>
      </w:r>
    </w:p>
    <w:p w:rsidR="004905A8" w:rsidRDefault="00C5328E" w:rsidP="00C5328E">
      <w:pPr>
        <w:numPr>
          <w:ilvl w:val="0"/>
          <w:numId w:val="4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5A8">
        <w:rPr>
          <w:rFonts w:ascii="Times New Roman" w:hAnsi="Times New Roman" w:cs="Times New Roman"/>
          <w:sz w:val="28"/>
          <w:szCs w:val="28"/>
        </w:rPr>
        <w:t>за счет</w:t>
      </w:r>
      <w:r w:rsidR="004905A8" w:rsidRPr="004905A8">
        <w:rPr>
          <w:rFonts w:ascii="Times New Roman" w:hAnsi="Times New Roman" w:cs="Times New Roman"/>
          <w:sz w:val="28"/>
          <w:szCs w:val="28"/>
        </w:rPr>
        <w:t xml:space="preserve"> средств от приносящих доход деятельности</w:t>
      </w:r>
      <w:r w:rsidRPr="004905A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5328E" w:rsidRPr="004905A8" w:rsidRDefault="00C5328E" w:rsidP="00C5328E">
      <w:pPr>
        <w:numPr>
          <w:ilvl w:val="0"/>
          <w:numId w:val="4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5A8">
        <w:rPr>
          <w:rFonts w:ascii="Times New Roman" w:hAnsi="Times New Roman" w:cs="Times New Roman"/>
          <w:sz w:val="28"/>
          <w:szCs w:val="28"/>
        </w:rPr>
        <w:lastRenderedPageBreak/>
        <w:t>других средств, предусмотренных действующим законодательством.</w:t>
      </w:r>
    </w:p>
    <w:p w:rsidR="00C5328E" w:rsidRPr="00C5328E" w:rsidRDefault="00C5328E" w:rsidP="00C5328E">
      <w:pPr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2.2. Премирование работников может производиться только при наличии денежных средств по соответствующим источникам, предусмотренными для оплаты труда, которые могут быть израсходованы на материальное стимулирование при условии гарантированного выполнения всех обязательств </w:t>
      </w:r>
      <w:r w:rsidR="004905A8">
        <w:rPr>
          <w:rFonts w:ascii="Times New Roman" w:hAnsi="Times New Roman" w:cs="Times New Roman"/>
          <w:sz w:val="28"/>
          <w:szCs w:val="28"/>
        </w:rPr>
        <w:t>гимназии</w:t>
      </w:r>
      <w:r w:rsidRPr="00C5328E">
        <w:rPr>
          <w:rFonts w:ascii="Times New Roman" w:hAnsi="Times New Roman" w:cs="Times New Roman"/>
          <w:sz w:val="28"/>
          <w:szCs w:val="28"/>
        </w:rPr>
        <w:t xml:space="preserve"> по выплате должностных окладов, ставок заработной платы, а также установленных выплат компенсационного и стимулирующего характера, без ущерба для основной деятельности </w:t>
      </w:r>
      <w:r w:rsidR="00EC5318">
        <w:rPr>
          <w:rFonts w:ascii="Times New Roman" w:hAnsi="Times New Roman" w:cs="Times New Roman"/>
          <w:sz w:val="28"/>
          <w:szCs w:val="28"/>
        </w:rPr>
        <w:t>гимназии.</w:t>
      </w:r>
    </w:p>
    <w:p w:rsidR="00C5328E" w:rsidRPr="00C5328E" w:rsidRDefault="00C5328E" w:rsidP="00EC53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328E">
        <w:rPr>
          <w:rFonts w:ascii="Times New Roman" w:hAnsi="Times New Roman" w:cs="Times New Roman"/>
          <w:b/>
          <w:bCs/>
          <w:sz w:val="28"/>
          <w:szCs w:val="28"/>
        </w:rPr>
        <w:t>3. Порядок установления премий</w:t>
      </w:r>
    </w:p>
    <w:p w:rsidR="00223612" w:rsidRDefault="00C5328E" w:rsidP="00223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3.1. Настоящим Положением предусматривается текущее и единовременное премирование.</w:t>
      </w:r>
      <w:r w:rsidRPr="00C5328E">
        <w:rPr>
          <w:rFonts w:ascii="Times New Roman" w:hAnsi="Times New Roman" w:cs="Times New Roman"/>
          <w:sz w:val="28"/>
          <w:szCs w:val="28"/>
        </w:rPr>
        <w:br/>
        <w:t xml:space="preserve">3.2. </w:t>
      </w:r>
      <w:r w:rsidRPr="002D597C">
        <w:rPr>
          <w:rFonts w:ascii="Times New Roman" w:hAnsi="Times New Roman" w:cs="Times New Roman"/>
          <w:b/>
          <w:bCs/>
          <w:iCs/>
          <w:sz w:val="28"/>
          <w:szCs w:val="28"/>
        </w:rPr>
        <w:t>Текущее премирование</w:t>
      </w:r>
      <w:r w:rsidRPr="00C5328E"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="00EC5318">
        <w:rPr>
          <w:rFonts w:ascii="Times New Roman" w:hAnsi="Times New Roman" w:cs="Times New Roman"/>
          <w:sz w:val="28"/>
          <w:szCs w:val="28"/>
        </w:rPr>
        <w:t>гимназии, кроме директора</w:t>
      </w:r>
      <w:r w:rsidR="00223612">
        <w:rPr>
          <w:rFonts w:ascii="Times New Roman" w:hAnsi="Times New Roman" w:cs="Times New Roman"/>
          <w:sz w:val="28"/>
          <w:szCs w:val="28"/>
        </w:rPr>
        <w:t>,</w:t>
      </w:r>
      <w:r w:rsidR="00EC5318">
        <w:rPr>
          <w:rFonts w:ascii="Times New Roman" w:hAnsi="Times New Roman" w:cs="Times New Roman"/>
          <w:sz w:val="28"/>
          <w:szCs w:val="28"/>
        </w:rPr>
        <w:t xml:space="preserve"> его заместителей и главного бухгалтера,</w:t>
      </w:r>
      <w:r w:rsidRPr="00C5328E">
        <w:rPr>
          <w:rFonts w:ascii="Times New Roman" w:hAnsi="Times New Roman" w:cs="Times New Roman"/>
          <w:sz w:val="28"/>
          <w:szCs w:val="28"/>
        </w:rPr>
        <w:t xml:space="preserve"> производится в размере до 100% размера </w:t>
      </w:r>
      <w:r w:rsidR="00EC5318">
        <w:rPr>
          <w:rFonts w:ascii="Times New Roman" w:hAnsi="Times New Roman" w:cs="Times New Roman"/>
          <w:sz w:val="28"/>
          <w:szCs w:val="28"/>
        </w:rPr>
        <w:t>должностного оклада</w:t>
      </w:r>
      <w:r w:rsidRPr="00C5328E">
        <w:rPr>
          <w:rFonts w:ascii="Times New Roman" w:hAnsi="Times New Roman" w:cs="Times New Roman"/>
          <w:sz w:val="28"/>
          <w:szCs w:val="28"/>
        </w:rPr>
        <w:t>. Текущее премирование осуществляется по итогам работы за полугодие в случае безупречного выполнения работником трудовых обязанностей, возложенных на него трудовым договором, должностной инструкцией и локальными нормативными</w:t>
      </w:r>
      <w:r w:rsidR="00223612">
        <w:rPr>
          <w:rFonts w:ascii="Times New Roman" w:hAnsi="Times New Roman" w:cs="Times New Roman"/>
          <w:sz w:val="28"/>
          <w:szCs w:val="28"/>
        </w:rPr>
        <w:t xml:space="preserve"> </w:t>
      </w:r>
      <w:r w:rsidR="002D597C">
        <w:rPr>
          <w:rFonts w:ascii="Times New Roman" w:hAnsi="Times New Roman" w:cs="Times New Roman"/>
          <w:sz w:val="28"/>
          <w:szCs w:val="28"/>
        </w:rPr>
        <w:t>актами, а также распоряжениями</w:t>
      </w:r>
      <w:r w:rsidR="00223612">
        <w:rPr>
          <w:rFonts w:ascii="Times New Roman" w:hAnsi="Times New Roman" w:cs="Times New Roman"/>
          <w:sz w:val="28"/>
          <w:szCs w:val="28"/>
        </w:rPr>
        <w:t xml:space="preserve"> </w:t>
      </w:r>
      <w:r w:rsidR="00EC5318">
        <w:rPr>
          <w:rFonts w:ascii="Times New Roman" w:hAnsi="Times New Roman" w:cs="Times New Roman"/>
          <w:sz w:val="28"/>
          <w:szCs w:val="28"/>
        </w:rPr>
        <w:t>директора</w:t>
      </w:r>
      <w:r w:rsidRPr="00C5328E">
        <w:rPr>
          <w:rFonts w:ascii="Times New Roman" w:hAnsi="Times New Roman" w:cs="Times New Roman"/>
          <w:sz w:val="28"/>
          <w:szCs w:val="28"/>
        </w:rPr>
        <w:t>.</w:t>
      </w:r>
    </w:p>
    <w:p w:rsidR="00C5328E" w:rsidRPr="002D597C" w:rsidRDefault="00C5328E" w:rsidP="00223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3.3</w:t>
      </w:r>
      <w:bookmarkStart w:id="1" w:name="_GoBack"/>
      <w:r w:rsidRPr="002D597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ins w:id="2" w:author="Unknown">
        <w:r w:rsidRPr="002D597C">
          <w:rPr>
            <w:rFonts w:ascii="Times New Roman" w:hAnsi="Times New Roman" w:cs="Times New Roman"/>
            <w:b/>
            <w:bCs/>
            <w:iCs/>
            <w:color w:val="000000"/>
            <w:sz w:val="28"/>
            <w:szCs w:val="28"/>
          </w:rPr>
          <w:t>Единовременное (разовое) премирование</w:t>
        </w:r>
        <w:r w:rsidRPr="002D597C">
          <w:rPr>
            <w:rFonts w:ascii="Times New Roman" w:hAnsi="Times New Roman" w:cs="Times New Roman"/>
            <w:color w:val="000000"/>
            <w:sz w:val="28"/>
            <w:szCs w:val="28"/>
          </w:rPr>
          <w:t xml:space="preserve"> может осуществляться в отношении работников школы:</w:t>
        </w:r>
      </w:ins>
    </w:p>
    <w:bookmarkEnd w:id="1"/>
    <w:p w:rsidR="00C5328E" w:rsidRPr="00EC5318" w:rsidRDefault="00C5328E" w:rsidP="00223612">
      <w:pPr>
        <w:numPr>
          <w:ilvl w:val="0"/>
          <w:numId w:val="5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по итогам работы за год;</w:t>
      </w:r>
    </w:p>
    <w:p w:rsidR="00C5328E" w:rsidRPr="00C5328E" w:rsidRDefault="00C5328E" w:rsidP="00223612">
      <w:pPr>
        <w:numPr>
          <w:ilvl w:val="0"/>
          <w:numId w:val="5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юбилейными датами</w:t>
      </w:r>
      <w:r w:rsidR="00EC5318">
        <w:rPr>
          <w:rFonts w:ascii="Times New Roman" w:hAnsi="Times New Roman" w:cs="Times New Roman"/>
          <w:sz w:val="28"/>
          <w:szCs w:val="28"/>
        </w:rPr>
        <w:t xml:space="preserve"> при достижении возраста 50 лет, пенсионного возраста и каждые последующие 5 лет</w:t>
      </w:r>
      <w:r w:rsidRPr="00C5328E">
        <w:rPr>
          <w:rFonts w:ascii="Times New Roman" w:hAnsi="Times New Roman" w:cs="Times New Roman"/>
          <w:sz w:val="28"/>
          <w:szCs w:val="28"/>
        </w:rPr>
        <w:t>;</w:t>
      </w:r>
    </w:p>
    <w:p w:rsidR="00223612" w:rsidRDefault="00C5328E" w:rsidP="00223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3.4. Премии работникам устанавливаются на основании приказа директора </w:t>
      </w:r>
      <w:r w:rsidR="00EC5318">
        <w:rPr>
          <w:rFonts w:ascii="Times New Roman" w:hAnsi="Times New Roman" w:cs="Times New Roman"/>
          <w:sz w:val="28"/>
          <w:szCs w:val="28"/>
        </w:rPr>
        <w:t>гимназии</w:t>
      </w:r>
      <w:r w:rsidR="00223612">
        <w:rPr>
          <w:rFonts w:ascii="Times New Roman" w:hAnsi="Times New Roman" w:cs="Times New Roman"/>
          <w:sz w:val="28"/>
          <w:szCs w:val="28"/>
        </w:rPr>
        <w:t>.</w:t>
      </w:r>
    </w:p>
    <w:p w:rsidR="000C2E21" w:rsidRDefault="00223612" w:rsidP="00223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C5328E" w:rsidRPr="00C5328E">
        <w:rPr>
          <w:rFonts w:ascii="Times New Roman" w:hAnsi="Times New Roman" w:cs="Times New Roman"/>
          <w:sz w:val="28"/>
          <w:szCs w:val="28"/>
        </w:rPr>
        <w:t>. Премирование</w:t>
      </w:r>
      <w:r>
        <w:rPr>
          <w:rFonts w:ascii="Times New Roman" w:hAnsi="Times New Roman" w:cs="Times New Roman"/>
          <w:sz w:val="28"/>
          <w:szCs w:val="28"/>
        </w:rPr>
        <w:t xml:space="preserve"> заместителей </w:t>
      </w:r>
      <w:r w:rsidR="000C2E21" w:rsidRPr="00C5328E">
        <w:rPr>
          <w:rFonts w:ascii="Times New Roman" w:hAnsi="Times New Roman" w:cs="Times New Roman"/>
          <w:sz w:val="28"/>
          <w:szCs w:val="28"/>
        </w:rPr>
        <w:t>директора</w:t>
      </w:r>
      <w:r w:rsidR="000C2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главного</w:t>
      </w:r>
      <w:r w:rsidR="000C2E21">
        <w:rPr>
          <w:rFonts w:ascii="Times New Roman" w:hAnsi="Times New Roman" w:cs="Times New Roman"/>
          <w:sz w:val="28"/>
          <w:szCs w:val="28"/>
        </w:rPr>
        <w:t xml:space="preserve"> бухгалтера в соответствии с «Положением об оплате труда заместителей руководителя и главных бухгалтеров муниципальных бюджетных и автономных образовательных учреждений города Шахты» утверждённого приказом Департамента образования г. Шахты </w:t>
      </w:r>
      <w:r w:rsidR="00FF2129">
        <w:rPr>
          <w:rFonts w:ascii="Times New Roman" w:hAnsi="Times New Roman" w:cs="Times New Roman"/>
          <w:sz w:val="28"/>
          <w:szCs w:val="28"/>
        </w:rPr>
        <w:t>от 30.12.2021г</w:t>
      </w:r>
      <w:r w:rsidR="000C2E21">
        <w:rPr>
          <w:rFonts w:ascii="Times New Roman" w:hAnsi="Times New Roman" w:cs="Times New Roman"/>
          <w:sz w:val="28"/>
          <w:szCs w:val="28"/>
        </w:rPr>
        <w:t xml:space="preserve"> № 647. </w:t>
      </w:r>
    </w:p>
    <w:p w:rsidR="00FF2129" w:rsidRDefault="00FF2129" w:rsidP="00223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C5328E" w:rsidRPr="00C5328E">
        <w:rPr>
          <w:rFonts w:ascii="Times New Roman" w:hAnsi="Times New Roman" w:cs="Times New Roman"/>
          <w:sz w:val="28"/>
          <w:szCs w:val="28"/>
        </w:rPr>
        <w:t xml:space="preserve">. Премирование </w:t>
      </w:r>
      <w:r w:rsidRPr="00C5328E">
        <w:rPr>
          <w:rFonts w:ascii="Times New Roman" w:hAnsi="Times New Roman" w:cs="Times New Roman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 xml:space="preserve">гимназии </w:t>
      </w:r>
      <w:r w:rsidR="00C5328E" w:rsidRPr="00C5328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на основании приказа</w:t>
      </w:r>
      <w:r w:rsidRPr="00FF2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Департамента образования г. Шахты</w:t>
      </w:r>
      <w:r w:rsidR="00C5328E" w:rsidRPr="00C5328E">
        <w:rPr>
          <w:rFonts w:ascii="Times New Roman" w:hAnsi="Times New Roman" w:cs="Times New Roman"/>
          <w:sz w:val="28"/>
          <w:szCs w:val="28"/>
        </w:rPr>
        <w:t>.</w:t>
      </w:r>
    </w:p>
    <w:p w:rsidR="00C5328E" w:rsidRDefault="00FF2129" w:rsidP="00223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C5328E" w:rsidRPr="00C532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Конкретный размер премии может </w:t>
      </w:r>
      <w:r w:rsidR="009C1E33">
        <w:rPr>
          <w:rFonts w:ascii="Times New Roman" w:hAnsi="Times New Roman" w:cs="Times New Roman"/>
          <w:sz w:val="28"/>
          <w:szCs w:val="28"/>
        </w:rPr>
        <w:t>определятся как</w:t>
      </w:r>
      <w:r>
        <w:rPr>
          <w:rFonts w:ascii="Times New Roman" w:hAnsi="Times New Roman" w:cs="Times New Roman"/>
          <w:sz w:val="28"/>
          <w:szCs w:val="28"/>
        </w:rPr>
        <w:t xml:space="preserve"> в процентах  </w:t>
      </w:r>
      <w:r w:rsidR="009C1E33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должностному окладу </w:t>
      </w:r>
      <w:r w:rsidR="009C1E33">
        <w:rPr>
          <w:rFonts w:ascii="Times New Roman" w:hAnsi="Times New Roman" w:cs="Times New Roman"/>
          <w:sz w:val="28"/>
          <w:szCs w:val="28"/>
        </w:rPr>
        <w:t>сотрудника,</w:t>
      </w:r>
      <w:r>
        <w:rPr>
          <w:rFonts w:ascii="Times New Roman" w:hAnsi="Times New Roman" w:cs="Times New Roman"/>
          <w:sz w:val="28"/>
          <w:szCs w:val="28"/>
        </w:rPr>
        <w:t xml:space="preserve"> так и в абсолютном размере.</w:t>
      </w:r>
      <w:r>
        <w:rPr>
          <w:rFonts w:ascii="Times New Roman" w:hAnsi="Times New Roman" w:cs="Times New Roman"/>
          <w:sz w:val="28"/>
          <w:szCs w:val="28"/>
        </w:rPr>
        <w:br/>
        <w:t>3.8</w:t>
      </w:r>
      <w:r w:rsidR="00C5328E" w:rsidRPr="00C532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5328E" w:rsidRPr="00C5328E">
        <w:rPr>
          <w:rFonts w:ascii="Times New Roman" w:hAnsi="Times New Roman" w:cs="Times New Roman"/>
          <w:sz w:val="28"/>
          <w:szCs w:val="28"/>
        </w:rPr>
        <w:t>ремирование работников не производится в случае наличия у работника дисциплинарного взыскания-выговора.</w:t>
      </w:r>
    </w:p>
    <w:p w:rsidR="00FF2129" w:rsidRPr="00C5328E" w:rsidRDefault="00FF2129" w:rsidP="00223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597C" w:rsidRDefault="002D597C" w:rsidP="002D59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Показатели премирования работников.</w:t>
      </w:r>
    </w:p>
    <w:p w:rsidR="00C5328E" w:rsidRPr="00C5328E" w:rsidRDefault="00C5328E" w:rsidP="002D597C">
      <w:pPr>
        <w:jc w:val="center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ins w:id="3" w:author="Unknown">
        <w:r w:rsidRPr="00C5328E">
          <w:rPr>
            <w:rFonts w:ascii="Times New Roman" w:hAnsi="Times New Roman" w:cs="Times New Roman"/>
            <w:sz w:val="28"/>
            <w:szCs w:val="28"/>
          </w:rPr>
          <w:t xml:space="preserve">При премировании по итогам работы (за месяц, квартал, год) учитываются: </w:t>
        </w:r>
      </w:ins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инициатива, творчество и применение в работе современных форм и методов организации труда; 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внедрение информационных, цифровых образовательных ресурсов, инновационных, дистанционных, </w:t>
      </w:r>
      <w:proofErr w:type="spellStart"/>
      <w:r w:rsidRPr="00C5328E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C5328E">
        <w:rPr>
          <w:rFonts w:ascii="Times New Roman" w:hAnsi="Times New Roman" w:cs="Times New Roman"/>
          <w:sz w:val="28"/>
          <w:szCs w:val="28"/>
        </w:rPr>
        <w:t xml:space="preserve"> и др. технологий; 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качество и высокий уровень обучения, преподавания, воспитания;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эффективность обеспечения доступности и качественного образования;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организация и проведение мероприятий, повышающих авторитет и имидж </w:t>
      </w:r>
      <w:r w:rsidR="00FF2129">
        <w:rPr>
          <w:rFonts w:ascii="Times New Roman" w:hAnsi="Times New Roman" w:cs="Times New Roman"/>
          <w:sz w:val="28"/>
          <w:szCs w:val="28"/>
        </w:rPr>
        <w:t>гимназии</w:t>
      </w:r>
      <w:r w:rsidRPr="00C5328E">
        <w:rPr>
          <w:rFonts w:ascii="Times New Roman" w:hAnsi="Times New Roman" w:cs="Times New Roman"/>
          <w:sz w:val="28"/>
          <w:szCs w:val="28"/>
        </w:rPr>
        <w:t xml:space="preserve"> у обучающихся, родителей, общественности;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распространение педагогического опыта и достижений через проведение семинаров, мастер-классов, конференций и т.д.;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наличие публикаций по методическому обеспечению образовательной деятельности; 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активное участие в профессиональных, детских праздниках и др. массовых мероприятиях, субботниках; 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высокое качество проведения военно-патриотических мероприятий, активность участия (работа с ветеранами, открытые тематические мероприятия, музейные уроки и т.п.);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подготовка победителей и призеров олимпиад, конкурсов профессионального мастерства, конференций, спортивных соревнований;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качество работы на основе внешней рейтинговой оценки, оценки иных внешних экспертиз и проверок, оценки службы качества образовательной организации;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использование в работе инновационных программ, педагогических и управленческих технологий;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обучение, наставничество, оказание помощи в работе вновь принятым на работу сотрудникам;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высокое качество организации досуга с обучающимися в каникулярное время;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оперативность решения возникающих вопросов и проблем по применению информационных технологий и компьютерного оборудования;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выполнение работ особой важности, не предусмотренных должностной инструкцией и прочих специальных типов работ;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улучшение количественных значений показателей, связанных с финансовыми результатами деятельности школы, достигнутых при участии работника;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lastRenderedPageBreak/>
        <w:t>работа по оснащению, ремонту и монтажу учебного и хозяйственного оборудования силами сотрудников;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проведение своевременной договорной кампании;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подготовка объектов к зимнему сезону, к началу учебного года;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высокий уровень работы с подрядными организациями;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высокий уровень организации практических занятий, просветительской и разъяснительной работы с участниками образовательной деятельности по вопросам обеспечения безопасности, ГО, антитеррористической защищенности, оказанию ПМП, действиям в чрезвычайных ситуациях;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разработка и внедрение мероприятий, направленных на экономию материалов, энергии, а также улучшение условий труда, техники безопасности и пожарной безопасности;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высокий уровень организации работы по соблюдению требований </w:t>
      </w:r>
      <w:proofErr w:type="spellStart"/>
      <w:r w:rsidRPr="00C5328E">
        <w:rPr>
          <w:rFonts w:ascii="Times New Roman" w:hAnsi="Times New Roman" w:cs="Times New Roman"/>
          <w:sz w:val="28"/>
          <w:szCs w:val="28"/>
        </w:rPr>
        <w:t>внутриобъектного</w:t>
      </w:r>
      <w:proofErr w:type="spellEnd"/>
      <w:r w:rsidRPr="00C5328E">
        <w:rPr>
          <w:rFonts w:ascii="Times New Roman" w:hAnsi="Times New Roman" w:cs="Times New Roman"/>
          <w:sz w:val="28"/>
          <w:szCs w:val="28"/>
        </w:rPr>
        <w:t xml:space="preserve"> режима, правил внутреннего распорядка, предупреждению антиобщественного поведения обучающихся;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результативность сотрудничества и взаимодействия со сторонними организациями: ОВД, ФСБ, ГО и ЧС, прокуратурой, территориальными подразделениями пожарной охраны, с военным комиссариатом и др.;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 xml:space="preserve">увеличение объема работы по основной должности или за дополнительный объем работы, не связанный с основными обязанностями сотрудника; </w:t>
      </w:r>
    </w:p>
    <w:p w:rsidR="00C5328E" w:rsidRPr="00C5328E" w:rsidRDefault="00C5328E" w:rsidP="00FF2129">
      <w:pPr>
        <w:numPr>
          <w:ilvl w:val="0"/>
          <w:numId w:val="6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28E">
        <w:rPr>
          <w:rFonts w:ascii="Times New Roman" w:hAnsi="Times New Roman" w:cs="Times New Roman"/>
          <w:sz w:val="28"/>
          <w:szCs w:val="28"/>
        </w:rPr>
        <w:t>другие виды выполняемых работ, носящих разовый характер и не предусмотренных должностными обязанностями работника.</w:t>
      </w:r>
    </w:p>
    <w:sectPr w:rsidR="00C5328E" w:rsidRPr="00C5328E" w:rsidSect="0002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3E55"/>
    <w:multiLevelType w:val="multilevel"/>
    <w:tmpl w:val="FA38C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42E81"/>
    <w:multiLevelType w:val="hybridMultilevel"/>
    <w:tmpl w:val="A1B2C0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75720F"/>
    <w:multiLevelType w:val="hybridMultilevel"/>
    <w:tmpl w:val="775C6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F35A0"/>
    <w:multiLevelType w:val="multilevel"/>
    <w:tmpl w:val="D0DC0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EB7A5A"/>
    <w:multiLevelType w:val="multilevel"/>
    <w:tmpl w:val="1D04A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F621B2"/>
    <w:multiLevelType w:val="hybridMultilevel"/>
    <w:tmpl w:val="B04CE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3F49A4"/>
    <w:multiLevelType w:val="multilevel"/>
    <w:tmpl w:val="A4B66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6E10A5"/>
    <w:multiLevelType w:val="multilevel"/>
    <w:tmpl w:val="9A28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CF59D1"/>
    <w:multiLevelType w:val="multilevel"/>
    <w:tmpl w:val="BBCE5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CE7927"/>
    <w:multiLevelType w:val="multilevel"/>
    <w:tmpl w:val="60588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4C7A5A"/>
    <w:multiLevelType w:val="multilevel"/>
    <w:tmpl w:val="22B8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10"/>
  </w:num>
  <w:num w:numId="8">
    <w:abstractNumId w:val="6"/>
  </w:num>
  <w:num w:numId="9">
    <w:abstractNumId w:val="9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632"/>
    <w:rsid w:val="00015D71"/>
    <w:rsid w:val="00021A61"/>
    <w:rsid w:val="0008544A"/>
    <w:rsid w:val="000C2E21"/>
    <w:rsid w:val="0010654B"/>
    <w:rsid w:val="00121152"/>
    <w:rsid w:val="0013260B"/>
    <w:rsid w:val="001B2CA1"/>
    <w:rsid w:val="00223612"/>
    <w:rsid w:val="00262F52"/>
    <w:rsid w:val="002D597C"/>
    <w:rsid w:val="00361C35"/>
    <w:rsid w:val="00407AD0"/>
    <w:rsid w:val="004142B7"/>
    <w:rsid w:val="004905A8"/>
    <w:rsid w:val="004B4347"/>
    <w:rsid w:val="005102DA"/>
    <w:rsid w:val="005877DA"/>
    <w:rsid w:val="005A7443"/>
    <w:rsid w:val="005F0938"/>
    <w:rsid w:val="006C0C07"/>
    <w:rsid w:val="006E3632"/>
    <w:rsid w:val="007432B2"/>
    <w:rsid w:val="007E528D"/>
    <w:rsid w:val="00822890"/>
    <w:rsid w:val="008E3D4F"/>
    <w:rsid w:val="00910C46"/>
    <w:rsid w:val="009A4416"/>
    <w:rsid w:val="009A466E"/>
    <w:rsid w:val="009C0CD2"/>
    <w:rsid w:val="009C1E33"/>
    <w:rsid w:val="009C74DC"/>
    <w:rsid w:val="00A76F2C"/>
    <w:rsid w:val="00A96170"/>
    <w:rsid w:val="00B22A1A"/>
    <w:rsid w:val="00B7230E"/>
    <w:rsid w:val="00BD4523"/>
    <w:rsid w:val="00C04C3E"/>
    <w:rsid w:val="00C5328E"/>
    <w:rsid w:val="00E010D6"/>
    <w:rsid w:val="00E205C5"/>
    <w:rsid w:val="00E94724"/>
    <w:rsid w:val="00EC5318"/>
    <w:rsid w:val="00F92268"/>
    <w:rsid w:val="00FF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A4CDF2-ECDE-4F88-AD47-D8BB9C6D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7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10D6"/>
    <w:pPr>
      <w:ind w:left="720"/>
    </w:pPr>
  </w:style>
  <w:style w:type="table" w:styleId="a4">
    <w:name w:val="Table Grid"/>
    <w:basedOn w:val="a1"/>
    <w:uiPriority w:val="99"/>
    <w:rsid w:val="00A76F2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10654B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0654B"/>
    <w:pPr>
      <w:widowControl w:val="0"/>
      <w:suppressAutoHyphens/>
      <w:spacing w:after="0" w:line="324" w:lineRule="exact"/>
    </w:pPr>
    <w:rPr>
      <w:rFonts w:ascii="Arial" w:eastAsia="Times New Roman" w:hAnsi="Arial" w:cs="Arial"/>
      <w:kern w:val="1"/>
      <w:sz w:val="24"/>
      <w:szCs w:val="24"/>
      <w:lang w:eastAsia="hi-IN" w:bidi="hi-IN"/>
    </w:rPr>
  </w:style>
  <w:style w:type="character" w:styleId="a5">
    <w:name w:val="Hyperlink"/>
    <w:uiPriority w:val="99"/>
    <w:unhideWhenUsed/>
    <w:rsid w:val="00C5328E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D5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2D597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7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Главбух</cp:lastModifiedBy>
  <cp:revision>13</cp:revision>
  <dcterms:created xsi:type="dcterms:W3CDTF">2017-06-13T09:53:00Z</dcterms:created>
  <dcterms:modified xsi:type="dcterms:W3CDTF">2022-02-21T11:24:00Z</dcterms:modified>
</cp:coreProperties>
</file>